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93"/>
        <w:gridCol w:w="6390"/>
      </w:tblGrid>
      <w:tr w:rsidR="00067FE2" w14:paraId="16E3CD8E" w14:textId="77777777" w:rsidTr="003F425E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213D83">
            <w:pPr>
              <w:pStyle w:val="Header"/>
              <w:spacing w:before="120" w:after="120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401471A8" w14:textId="55060573" w:rsidR="00067FE2" w:rsidRDefault="00FD7669" w:rsidP="00213D83">
            <w:pPr>
              <w:pStyle w:val="Header"/>
              <w:spacing w:before="120" w:after="120"/>
              <w:jc w:val="center"/>
            </w:pPr>
            <w:hyperlink r:id="rId8" w:history="1">
              <w:r w:rsidRPr="0040601C">
                <w:rPr>
                  <w:rStyle w:val="Hyperlink"/>
                </w:rPr>
                <w:t>281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213D83">
            <w:pPr>
              <w:pStyle w:val="Header"/>
              <w:spacing w:before="120" w:after="120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736231CF" w:rsidR="00067FE2" w:rsidRDefault="00511862" w:rsidP="00213D83">
            <w:pPr>
              <w:pStyle w:val="Header"/>
              <w:spacing w:before="120" w:after="120"/>
            </w:pPr>
            <w:r>
              <w:t>Related to NPRR</w:t>
            </w:r>
            <w:r w:rsidR="00FD7669">
              <w:t>1307</w:t>
            </w:r>
            <w:r>
              <w:t xml:space="preserve">, Revised Definition </w:t>
            </w:r>
            <w:r w:rsidR="00276453">
              <w:t>of</w:t>
            </w:r>
            <w:r w:rsidR="00B568C2">
              <w:t xml:space="preserve"> </w:t>
            </w:r>
            <w:r>
              <w:t xml:space="preserve">Mitigation Plan </w:t>
            </w:r>
          </w:p>
        </w:tc>
      </w:tr>
      <w:tr w:rsidR="003F425E" w:rsidRPr="00E01925" w14:paraId="3288B1CC" w14:textId="77777777" w:rsidTr="00AE5B6D">
        <w:trPr>
          <w:trHeight w:val="44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7091AD4" w14:textId="45EC2A5F" w:rsidR="003F425E" w:rsidRPr="003F425E" w:rsidRDefault="003F425E" w:rsidP="0065611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1C09798C" w14:textId="722858E7" w:rsidR="003F425E" w:rsidRPr="00E01925" w:rsidRDefault="00656116" w:rsidP="00AE5B6D">
            <w:pPr>
              <w:pStyle w:val="NormalArial"/>
              <w:spacing w:before="120" w:after="120"/>
            </w:pPr>
            <w:r>
              <w:t>January 8, 2026</w:t>
            </w:r>
          </w:p>
        </w:tc>
      </w:tr>
      <w:tr w:rsidR="003F425E" w:rsidRPr="00E01925" w14:paraId="5D9A4A07" w14:textId="77777777" w:rsidTr="00AE5B6D">
        <w:trPr>
          <w:trHeight w:val="44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A983D47" w14:textId="77F460BB" w:rsidR="003F425E" w:rsidRPr="003F425E" w:rsidRDefault="003F425E" w:rsidP="00656116">
            <w:pPr>
              <w:pStyle w:val="Header"/>
            </w:pPr>
            <w: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E577E6F" w14:textId="10E79214" w:rsidR="003F425E" w:rsidRPr="003F425E" w:rsidRDefault="00656116" w:rsidP="00AE5B6D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Recommended Approval</w:t>
            </w:r>
          </w:p>
        </w:tc>
      </w:tr>
      <w:tr w:rsidR="003F425E" w:rsidRPr="00E01925" w14:paraId="339AAEAC" w14:textId="77777777" w:rsidTr="00AE5B6D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0AFFFE3" w14:textId="2D8722E7" w:rsidR="003F425E" w:rsidRDefault="003F425E" w:rsidP="00656116">
            <w:pPr>
              <w:pStyle w:val="Header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4AF85326" w14:textId="60BECFA6" w:rsidR="003F425E" w:rsidRDefault="003F425E" w:rsidP="00AE5B6D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Normal</w:t>
            </w:r>
          </w:p>
        </w:tc>
      </w:tr>
      <w:tr w:rsidR="003F425E" w:rsidRPr="00E01925" w14:paraId="52015340" w14:textId="77777777" w:rsidTr="00AE5B6D">
        <w:trPr>
          <w:trHeight w:val="62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6707693" w14:textId="6118131D" w:rsidR="003F425E" w:rsidRDefault="003F425E" w:rsidP="00213D83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381B4C8" w14:textId="43B12CE2" w:rsidR="003F425E" w:rsidRDefault="003F425E" w:rsidP="00AE5B6D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To be determined</w:t>
            </w:r>
          </w:p>
        </w:tc>
      </w:tr>
      <w:tr w:rsidR="003F425E" w:rsidRPr="00E01925" w14:paraId="2B8261D1" w14:textId="77777777" w:rsidTr="00AE5B6D">
        <w:trPr>
          <w:trHeight w:val="54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301A109" w14:textId="10A082AD" w:rsidR="003F425E" w:rsidRDefault="003F425E" w:rsidP="00213D83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208BBA9A" w14:textId="7D3523C9" w:rsidR="003F425E" w:rsidRDefault="003F425E" w:rsidP="00AE5B6D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To be determined</w:t>
            </w:r>
          </w:p>
        </w:tc>
      </w:tr>
      <w:tr w:rsidR="009D17F0" w14:paraId="06140097" w14:textId="77777777" w:rsidTr="003F425E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8729" w14:textId="77777777" w:rsidR="009D17F0" w:rsidRDefault="0007682E" w:rsidP="00511862">
            <w:pPr>
              <w:pStyle w:val="Header"/>
              <w:spacing w:before="120" w:after="120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1273F894" w14:textId="6201630B" w:rsidR="009D17F0" w:rsidRPr="00FB509B" w:rsidRDefault="00342579" w:rsidP="00AE5B6D">
            <w:pPr>
              <w:pStyle w:val="NormalArial"/>
              <w:spacing w:before="120" w:after="120"/>
            </w:pPr>
            <w:r>
              <w:t>11.5, Mitigation Plan</w:t>
            </w:r>
          </w:p>
        </w:tc>
      </w:tr>
      <w:tr w:rsidR="00C9766A" w14:paraId="289A3DAF" w14:textId="77777777" w:rsidTr="003F425E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74485" w14:textId="77777777" w:rsidR="00C9766A" w:rsidRDefault="00625E5D" w:rsidP="00511862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CBC8DD7" w14:textId="67EA5AF8" w:rsidR="00C9766A" w:rsidRPr="00FB509B" w:rsidRDefault="00511862" w:rsidP="00511862">
            <w:pPr>
              <w:pStyle w:val="NormalArial"/>
              <w:spacing w:before="120" w:after="120"/>
            </w:pPr>
            <w:r>
              <w:t xml:space="preserve">Nodal Protocol Revision Request (NPRR) </w:t>
            </w:r>
            <w:r w:rsidR="00FD7669">
              <w:t>1307</w:t>
            </w:r>
            <w:r>
              <w:t xml:space="preserve">, </w:t>
            </w:r>
            <w:r w:rsidR="00342579">
              <w:t>Revised Definition of Mitigation Plan</w:t>
            </w:r>
          </w:p>
        </w:tc>
      </w:tr>
      <w:tr w:rsidR="009D17F0" w14:paraId="01704E71" w14:textId="77777777" w:rsidTr="003F425E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D2E7A" w14:textId="77777777" w:rsidR="009D17F0" w:rsidRDefault="009D17F0" w:rsidP="00511862">
            <w:pPr>
              <w:pStyle w:val="Header"/>
              <w:spacing w:before="240" w:after="240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062CD83D" w14:textId="2FE25AF4" w:rsidR="009D17F0" w:rsidRPr="00FB509B" w:rsidRDefault="00342579" w:rsidP="00511862">
            <w:pPr>
              <w:pStyle w:val="NormalArial"/>
              <w:spacing w:before="240" w:after="240"/>
            </w:pPr>
            <w:r>
              <w:t>This Nodal Operating Guide Revision Request (NOGRR)</w:t>
            </w:r>
            <w:r w:rsidR="00390D75">
              <w:t xml:space="preserve"> </w:t>
            </w:r>
            <w:r>
              <w:t>modifies when an approved Mitigation Plan can be executed.</w:t>
            </w:r>
          </w:p>
        </w:tc>
      </w:tr>
      <w:tr w:rsidR="009D17F0" w14:paraId="54290F4A" w14:textId="77777777" w:rsidTr="003F425E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C7DF3F5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5AD2A0C5" w14:textId="7BDF9CAC" w:rsidR="00FF5898" w:rsidRDefault="00A92D4F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2C6338C" wp14:editId="33666FE6">
                  <wp:extent cx="198755" cy="191135"/>
                  <wp:effectExtent l="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hyperlink r:id="rId10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1 – </w:t>
            </w:r>
            <w:r w:rsidR="00FF5898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D6E87A5" w14:textId="3ABC05C4" w:rsidR="00FF5898" w:rsidRPr="00BD53C5" w:rsidRDefault="00A92D4F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8B45D6B" wp14:editId="47163A01">
                  <wp:extent cx="198755" cy="19113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CD242D">
              <w:t xml:space="preserve">  </w:t>
            </w:r>
            <w:hyperlink r:id="rId11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2 - </w:t>
            </w:r>
            <w:r w:rsidR="00FF5898" w:rsidRPr="00BD53C5">
              <w:rPr>
                <w:rFonts w:cs="Arial"/>
                <w:color w:val="000000"/>
              </w:rPr>
              <w:t>Enhance the ERCOT region’s economic competitiveness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electricity prices to consumers</w:t>
            </w:r>
          </w:p>
          <w:p w14:paraId="7456BC39" w14:textId="64055771" w:rsidR="00FF5898" w:rsidRPr="00BD53C5" w:rsidRDefault="00A92D4F" w:rsidP="00FF589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A70D0BA" wp14:editId="104C8E8C">
                  <wp:extent cx="198755" cy="191135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hyperlink r:id="rId12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3 - </w:t>
            </w:r>
            <w:r w:rsidR="00FF5898" w:rsidRPr="00BD53C5">
              <w:rPr>
                <w:rFonts w:cs="Arial"/>
                <w:color w:val="000000"/>
              </w:rPr>
              <w:t>Advance ERCOT, Inc. as an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independent leading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="00FF5898" w:rsidRPr="00BD53C5">
              <w:rPr>
                <w:rFonts w:cs="Arial"/>
                <w:color w:val="000000"/>
              </w:rPr>
              <w:t>employer</w:t>
            </w:r>
            <w:proofErr w:type="gramEnd"/>
            <w:r w:rsidR="00FF5898" w:rsidRPr="00BD53C5">
              <w:rPr>
                <w:rFonts w:cs="Arial"/>
                <w:color w:val="000000"/>
              </w:rPr>
              <w:t xml:space="preserve"> of choice by fostering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importance of our mission</w:t>
            </w:r>
          </w:p>
          <w:p w14:paraId="3E7FDD81" w14:textId="5FA4D81D" w:rsidR="00FF5898" w:rsidRDefault="00F975BC" w:rsidP="00FF589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563E54EF" wp14:editId="304D2AD8">
                  <wp:extent cx="201295" cy="190500"/>
                  <wp:effectExtent l="0" t="0" r="8255" b="0"/>
                  <wp:docPr id="99037469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242D">
              <w:t xml:space="preserve"> </w:t>
            </w:r>
            <w:r>
              <w:t xml:space="preserve"> </w:t>
            </w:r>
            <w:r w:rsidR="005928F2" w:rsidRPr="00344591">
              <w:rPr>
                <w:iCs/>
                <w:kern w:val="24"/>
              </w:rPr>
              <w:t>General system and/or process improvement(s)</w:t>
            </w:r>
          </w:p>
          <w:p w14:paraId="4A616F03" w14:textId="123D5B30" w:rsidR="00FF5898" w:rsidRDefault="00A92D4F" w:rsidP="00FF5898">
            <w:pPr>
              <w:pStyle w:val="NormalArial"/>
              <w:spacing w:before="120"/>
            </w:pPr>
            <w:r>
              <w:rPr>
                <w:noProof/>
              </w:rPr>
              <w:drawing>
                <wp:inline distT="0" distB="0" distL="0" distR="0" wp14:anchorId="5DBDF2A1" wp14:editId="5F8F29A4">
                  <wp:extent cx="198755" cy="191135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FF5898">
              <w:rPr>
                <w:iCs/>
                <w:kern w:val="24"/>
              </w:rPr>
              <w:t>Regulatory requirements</w:t>
            </w:r>
          </w:p>
          <w:p w14:paraId="4E82AAF3" w14:textId="77777777" w:rsidR="0030565E" w:rsidRPr="00376790" w:rsidRDefault="0030565E" w:rsidP="00376790"/>
          <w:p w14:paraId="16EC9511" w14:textId="74A23C26" w:rsidR="00FF5898" w:rsidRPr="00CD242D" w:rsidRDefault="00A92D4F" w:rsidP="00FF5898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B11F436" wp14:editId="318FCC6D">
                  <wp:extent cx="198755" cy="191135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FF5898">
              <w:rPr>
                <w:rFonts w:cs="Arial"/>
                <w:color w:val="000000"/>
              </w:rPr>
              <w:t>ERCOT Board/PUCT Directive</w:t>
            </w:r>
          </w:p>
          <w:p w14:paraId="0D1F71E3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</w:p>
          <w:p w14:paraId="0A60DA99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lastRenderedPageBreak/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  <w:p w14:paraId="44D901DB" w14:textId="5F895672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FF5898" w14:paraId="6D08E83F" w14:textId="77777777" w:rsidTr="0037679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63C76D4" w14:textId="606C9593" w:rsidR="00FF5898" w:rsidRDefault="00FF5898" w:rsidP="00511862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18A780E7" w14:textId="6B4F30FE" w:rsidR="00FF5898" w:rsidRPr="00625E5D" w:rsidRDefault="00342579" w:rsidP="00511862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This</w:t>
            </w:r>
            <w:r w:rsidR="00511862">
              <w:t xml:space="preserve"> NOGRR</w:t>
            </w:r>
            <w:r>
              <w:t xml:space="preserve"> removes the </w:t>
            </w:r>
            <w:r w:rsidR="00511862">
              <w:t>immediate</w:t>
            </w:r>
            <w:r>
              <w:t xml:space="preserve"> and post-contingency qualifier of when an approved Mitigation Plan can be executed.  This change allows for Mitigation Plans to </w:t>
            </w:r>
            <w:r w:rsidR="000F7B85">
              <w:t xml:space="preserve">also </w:t>
            </w:r>
            <w:r>
              <w:t xml:space="preserve">be executed </w:t>
            </w:r>
            <w:r w:rsidR="000F7B85">
              <w:t xml:space="preserve">pre-contingency during specific conditions that threaten the </w:t>
            </w:r>
            <w:r w:rsidR="00213D83">
              <w:t>reliability</w:t>
            </w:r>
            <w:r w:rsidR="000F7B85">
              <w:t xml:space="preserve"> of the ERCOT grid, outlined in NPRR</w:t>
            </w:r>
            <w:r w:rsidR="00FD7669">
              <w:t>1307</w:t>
            </w:r>
            <w:r w:rsidR="000F7B85">
              <w:t xml:space="preserve">, which modifies the definition of a Mitigation Plan.  This </w:t>
            </w:r>
            <w:r w:rsidR="00DA4262">
              <w:t>NO</w:t>
            </w:r>
            <w:r w:rsidR="00C578E5">
              <w:t xml:space="preserve">GRR </w:t>
            </w:r>
            <w:r w:rsidR="000F7B85">
              <w:t xml:space="preserve">also clarifies when a Transmission Operator (TO) can execute a </w:t>
            </w:r>
            <w:r w:rsidR="00213D83">
              <w:t>Mit</w:t>
            </w:r>
            <w:r w:rsidR="00213D83" w:rsidRPr="00980278">
              <w:t>igation</w:t>
            </w:r>
            <w:r w:rsidR="000F7B85" w:rsidRPr="00980278">
              <w:t xml:space="preserve"> Plan</w:t>
            </w:r>
            <w:r w:rsidR="000F7B85">
              <w:t xml:space="preserve"> without instruction from ERCOT.</w:t>
            </w:r>
          </w:p>
        </w:tc>
      </w:tr>
      <w:tr w:rsidR="003F425E" w14:paraId="4C4ED734" w14:textId="77777777" w:rsidTr="0037679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E452224" w14:textId="0DBC83D3" w:rsidR="003F425E" w:rsidRDefault="003F425E" w:rsidP="00511862">
            <w:pPr>
              <w:pStyle w:val="Header"/>
              <w:spacing w:before="120" w:after="120"/>
            </w:pPr>
            <w:r>
              <w:t>ROS Decision</w:t>
            </w:r>
          </w:p>
        </w:tc>
        <w:tc>
          <w:tcPr>
            <w:tcW w:w="7583" w:type="dxa"/>
            <w:gridSpan w:val="2"/>
            <w:vAlign w:val="center"/>
          </w:tcPr>
          <w:p w14:paraId="763E866A" w14:textId="77777777" w:rsidR="003F425E" w:rsidRDefault="003F425E" w:rsidP="00511862">
            <w:pPr>
              <w:pStyle w:val="NormalArial"/>
              <w:spacing w:before="120" w:after="120"/>
            </w:pPr>
            <w:r>
              <w:t>On 12/04/25, ROS voted unanimously to table NOGRR281. All Market Segments participated in the vote.</w:t>
            </w:r>
          </w:p>
          <w:p w14:paraId="5D3B7044" w14:textId="7A2CBCA9" w:rsidR="00656116" w:rsidRDefault="00656116" w:rsidP="00511862">
            <w:pPr>
              <w:pStyle w:val="NormalArial"/>
              <w:spacing w:before="120" w:after="120"/>
            </w:pPr>
            <w:r>
              <w:t>On 1/8/26, ROS voted unanimously to recommend approval of NOGRR281 as submitted. All Market Segments participated in the vote.</w:t>
            </w:r>
          </w:p>
        </w:tc>
      </w:tr>
      <w:tr w:rsidR="003F425E" w14:paraId="4116A0AF" w14:textId="77777777" w:rsidTr="003F425E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75F9AC" w14:textId="34C2067B" w:rsidR="003F425E" w:rsidRDefault="003F425E" w:rsidP="00511862">
            <w:pPr>
              <w:pStyle w:val="Header"/>
              <w:spacing w:before="120" w:after="120"/>
            </w:pPr>
            <w:r>
              <w:t>Summary of ROS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4582D1F" w14:textId="77777777" w:rsidR="003F425E" w:rsidRDefault="003F425E" w:rsidP="00511862">
            <w:pPr>
              <w:pStyle w:val="NormalArial"/>
              <w:spacing w:before="120" w:after="120"/>
            </w:pPr>
            <w:r>
              <w:t xml:space="preserve">On 12/04/25, </w:t>
            </w:r>
            <w:r w:rsidR="005B2679">
              <w:t>ERCOT Staff presented</w:t>
            </w:r>
            <w:r>
              <w:t xml:space="preserve"> NOGRR281</w:t>
            </w:r>
            <w:r w:rsidR="00525135">
              <w:t xml:space="preserve">. </w:t>
            </w:r>
            <w:r w:rsidR="005B2679">
              <w:t xml:space="preserve"> </w:t>
            </w:r>
            <w:r w:rsidR="00525135">
              <w:t xml:space="preserve">Participants requested </w:t>
            </w:r>
            <w:r w:rsidR="005B2679">
              <w:t xml:space="preserve">additional time for review </w:t>
            </w:r>
            <w:r w:rsidR="00525135">
              <w:t>by the Operations Working Group (OWG).</w:t>
            </w:r>
          </w:p>
          <w:p w14:paraId="0FF83BB1" w14:textId="00ACD64C" w:rsidR="00656116" w:rsidRDefault="00656116" w:rsidP="00511862">
            <w:pPr>
              <w:pStyle w:val="NormalArial"/>
              <w:spacing w:before="120" w:after="120"/>
            </w:pPr>
            <w:r>
              <w:t>On 1/8/26, participants reviewed the OWG discussion.</w:t>
            </w:r>
          </w:p>
        </w:tc>
      </w:tr>
    </w:tbl>
    <w:p w14:paraId="4D40E911" w14:textId="77777777" w:rsidR="00525135" w:rsidRDefault="00525135" w:rsidP="00525135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525135" w:rsidRPr="006F5051" w14:paraId="25213A7A" w14:textId="77777777" w:rsidTr="00D60DA2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4E3A1415" w14:textId="77777777" w:rsidR="00525135" w:rsidRPr="006F5051" w:rsidRDefault="00525135" w:rsidP="00D60DA2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525135" w:rsidRPr="006F5051" w14:paraId="3CABB49D" w14:textId="77777777" w:rsidTr="00D60D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6CD33CA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09487B37" w14:textId="77777777" w:rsidR="00525135" w:rsidRPr="006F5051" w:rsidRDefault="00525135" w:rsidP="00D60DA2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525135" w:rsidRPr="006F5051" w14:paraId="4E820C6E" w14:textId="77777777" w:rsidTr="00D60D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23CB764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0E542E54" w14:textId="77777777" w:rsidR="00525135" w:rsidRPr="006F5051" w:rsidRDefault="00525135" w:rsidP="00D60DA2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525135" w:rsidRPr="006F5051" w14:paraId="788BAD4B" w14:textId="77777777" w:rsidTr="00D60D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23AF7A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6A0FBB27" w14:textId="77777777" w:rsidR="00525135" w:rsidRPr="006F5051" w:rsidRDefault="00525135" w:rsidP="00D60DA2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525135" w:rsidRPr="006F5051" w14:paraId="304011A3" w14:textId="77777777" w:rsidTr="00D60D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1840631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60EE47A9" w14:textId="77777777" w:rsidR="00525135" w:rsidRPr="006F5051" w:rsidRDefault="00525135" w:rsidP="00D60DA2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300FD986" w14:textId="77777777" w:rsidR="00525135" w:rsidRPr="0030232A" w:rsidRDefault="00525135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BA4519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CDE69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0514022E" w14:textId="2D0679A0" w:rsidR="009A3772" w:rsidRDefault="00342579">
            <w:pPr>
              <w:pStyle w:val="NormalArial"/>
            </w:pPr>
            <w:r>
              <w:t>Freddy Garcia</w:t>
            </w:r>
          </w:p>
        </w:tc>
      </w:tr>
      <w:tr w:rsidR="009A3772" w14:paraId="33CB94A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DACE2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A233595" w14:textId="001C5747" w:rsidR="009A3772" w:rsidRDefault="00BF3D2E">
            <w:pPr>
              <w:pStyle w:val="NormalArial"/>
            </w:pPr>
            <w:hyperlink r:id="rId14" w:history="1">
              <w:r w:rsidRPr="009C4992">
                <w:rPr>
                  <w:rStyle w:val="Hyperlink"/>
                </w:rPr>
                <w:t>Freddy.garcia@ercot.com</w:t>
              </w:r>
            </w:hyperlink>
            <w:r>
              <w:t xml:space="preserve"> </w:t>
            </w:r>
          </w:p>
        </w:tc>
      </w:tr>
      <w:tr w:rsidR="009A3772" w14:paraId="35BE903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412D0D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0E39457" w14:textId="1899C217" w:rsidR="009A3772" w:rsidRDefault="00342579">
            <w:pPr>
              <w:pStyle w:val="NormalArial"/>
            </w:pPr>
            <w:r>
              <w:t>ERCOT</w:t>
            </w:r>
          </w:p>
        </w:tc>
      </w:tr>
      <w:tr w:rsidR="009A3772" w14:paraId="33FC3E2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F7A2D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EF00BD" w14:textId="67553CD0" w:rsidR="009A3772" w:rsidRDefault="00342579">
            <w:pPr>
              <w:pStyle w:val="NormalArial"/>
            </w:pPr>
            <w:r>
              <w:t>512-248-4245</w:t>
            </w:r>
          </w:p>
        </w:tc>
      </w:tr>
      <w:tr w:rsidR="009A3772" w14:paraId="14B80A0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A5DA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179B92" w14:textId="77777777" w:rsidR="009A3772" w:rsidRDefault="009A3772">
            <w:pPr>
              <w:pStyle w:val="NormalArial"/>
            </w:pPr>
          </w:p>
        </w:tc>
      </w:tr>
      <w:tr w:rsidR="009A3772" w14:paraId="3C88D57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658E2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lastRenderedPageBreak/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0B3F51" w14:textId="36FFECAD" w:rsidR="009A3772" w:rsidRDefault="00342579">
            <w:pPr>
              <w:pStyle w:val="NormalArial"/>
            </w:pPr>
            <w:r>
              <w:t>Not applicable</w:t>
            </w:r>
          </w:p>
        </w:tc>
      </w:tr>
    </w:tbl>
    <w:p w14:paraId="687274FF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2D9FB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9FF460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 xml:space="preserve">Market </w:t>
            </w:r>
            <w:proofErr w:type="gramStart"/>
            <w:r w:rsidRPr="007C199B">
              <w:rPr>
                <w:b/>
              </w:rPr>
              <w:t>Rules</w:t>
            </w:r>
            <w:proofErr w:type="gramEnd"/>
            <w:r w:rsidRPr="007C199B">
              <w:rPr>
                <w:b/>
              </w:rPr>
              <w:t xml:space="preserve"> Staff Contact</w:t>
            </w:r>
          </w:p>
        </w:tc>
      </w:tr>
      <w:tr w:rsidR="009A3772" w:rsidRPr="00D56D61" w14:paraId="431018C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E559D13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577E16E" w14:textId="29C48BF5" w:rsidR="009A3772" w:rsidRPr="00D56D61" w:rsidRDefault="00213D83">
            <w:pPr>
              <w:pStyle w:val="NormalArial"/>
            </w:pPr>
            <w:r>
              <w:t>Elizabeth Morales</w:t>
            </w:r>
          </w:p>
        </w:tc>
      </w:tr>
      <w:tr w:rsidR="009A3772" w:rsidRPr="00D56D61" w14:paraId="56FDD1D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B9409C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48C015" w14:textId="287D5479" w:rsidR="009A3772" w:rsidRPr="00D56D61" w:rsidRDefault="00213D83">
            <w:pPr>
              <w:pStyle w:val="NormalArial"/>
            </w:pPr>
            <w:hyperlink r:id="rId15" w:history="1">
              <w:r w:rsidRPr="009C4992">
                <w:rPr>
                  <w:rStyle w:val="Hyperlink"/>
                </w:rPr>
                <w:t>Elizabeth.morales@ercot.com</w:t>
              </w:r>
            </w:hyperlink>
          </w:p>
        </w:tc>
      </w:tr>
      <w:tr w:rsidR="009A3772" w:rsidRPr="005370B5" w14:paraId="5EA87A9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267709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556D14E" w14:textId="7E0D9B9C" w:rsidR="009A3772" w:rsidRDefault="00213D83">
            <w:pPr>
              <w:pStyle w:val="NormalArial"/>
            </w:pPr>
            <w:r>
              <w:t>210-420-1722</w:t>
            </w:r>
          </w:p>
        </w:tc>
      </w:tr>
    </w:tbl>
    <w:p w14:paraId="58ECF830" w14:textId="77777777" w:rsidR="00525135" w:rsidRDefault="00525135" w:rsidP="00525135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25135" w:rsidRPr="006F5051" w14:paraId="3ABA6EDA" w14:textId="77777777" w:rsidTr="00D60DA2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FA3470" w14:textId="77777777" w:rsidR="00525135" w:rsidRPr="006F5051" w:rsidRDefault="00525135" w:rsidP="00D60DA2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525135" w:rsidRPr="006F5051" w14:paraId="57FD5429" w14:textId="77777777" w:rsidTr="00D60DA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3B6396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226D" w14:textId="77777777" w:rsidR="00525135" w:rsidRPr="006F5051" w:rsidRDefault="00525135" w:rsidP="00D60DA2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525135" w:rsidRPr="006F5051" w14:paraId="7FDDAA9E" w14:textId="77777777" w:rsidTr="00D60DA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29B50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0D8E" w14:textId="77777777" w:rsidR="00525135" w:rsidRPr="006F5051" w:rsidRDefault="00525135" w:rsidP="00D60DA2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75E76BC7" w14:textId="77777777" w:rsidR="00525135" w:rsidRDefault="00525135" w:rsidP="00525135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25135" w14:paraId="13CEC671" w14:textId="77777777" w:rsidTr="00D60DA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1E9F36" w14:textId="77777777" w:rsidR="00525135" w:rsidRDefault="00525135" w:rsidP="00D60DA2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0638CAB6" w14:textId="396F826F" w:rsidR="00525135" w:rsidRPr="00D56D61" w:rsidRDefault="00525135" w:rsidP="0099384E">
      <w:pPr>
        <w:tabs>
          <w:tab w:val="num" w:pos="0"/>
        </w:tabs>
        <w:spacing w:before="120" w:after="120"/>
        <w:rPr>
          <w:rFonts w:ascii="Arial" w:hAnsi="Arial" w:cs="Arial"/>
        </w:rPr>
      </w:pPr>
      <w:r w:rsidRPr="00376790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A6020C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14D773EA" w14:textId="77777777" w:rsidR="0066370F" w:rsidRPr="001313B4" w:rsidRDefault="0066370F" w:rsidP="00213D83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63BAB14" w14:textId="77777777" w:rsidR="00704334" w:rsidRPr="00FC03AB" w:rsidRDefault="00704334" w:rsidP="00213D83">
      <w:pPr>
        <w:keepNext/>
        <w:tabs>
          <w:tab w:val="left" w:pos="900"/>
        </w:tabs>
        <w:spacing w:after="240"/>
        <w:ind w:left="907" w:hanging="907"/>
        <w:outlineLvl w:val="1"/>
        <w:rPr>
          <w:b/>
        </w:rPr>
      </w:pPr>
      <w:bookmarkStart w:id="0" w:name="_Toc477858299"/>
      <w:bookmarkStart w:id="1" w:name="_Toc477858351"/>
      <w:bookmarkStart w:id="2" w:name="_Toc477858371"/>
      <w:bookmarkStart w:id="3" w:name="_Toc477858457"/>
      <w:bookmarkStart w:id="4" w:name="_Toc477858547"/>
      <w:bookmarkStart w:id="5" w:name="_Toc477858576"/>
      <w:bookmarkStart w:id="6" w:name="_Toc477858643"/>
      <w:r w:rsidRPr="00FC03AB">
        <w:rPr>
          <w:b/>
        </w:rPr>
        <w:t>11.5</w:t>
      </w:r>
      <w:r w:rsidRPr="00FC03AB">
        <w:rPr>
          <w:b/>
        </w:rPr>
        <w:tab/>
        <w:t>Mitigation Plan</w:t>
      </w:r>
      <w:bookmarkEnd w:id="0"/>
      <w:bookmarkEnd w:id="1"/>
      <w:bookmarkEnd w:id="2"/>
      <w:bookmarkEnd w:id="3"/>
      <w:bookmarkEnd w:id="4"/>
      <w:bookmarkEnd w:id="5"/>
      <w:bookmarkEnd w:id="6"/>
    </w:p>
    <w:p w14:paraId="5A1EEA77" w14:textId="77777777" w:rsidR="00704334" w:rsidRPr="00FC03AB" w:rsidRDefault="00704334" w:rsidP="00704334">
      <w:pPr>
        <w:spacing w:after="240"/>
        <w:ind w:left="720" w:hanging="720"/>
      </w:pPr>
      <w:r w:rsidRPr="00FC03AB">
        <w:rPr>
          <w:iCs/>
          <w:snapToGrid w:val="0"/>
        </w:rPr>
        <w:t>(1)</w:t>
      </w:r>
      <w:r w:rsidRPr="00FC03AB">
        <w:rPr>
          <w:iCs/>
          <w:snapToGrid w:val="0"/>
        </w:rPr>
        <w:tab/>
        <w:t>Mitigation Plans are defined in Protocol Section 2.1, Definitions, and shall not be used to manage constraints in Security-Constrained Economic Dispatch (SCED).  Normally, it is desirable that a Transmission Service</w:t>
      </w:r>
      <w:r w:rsidRPr="00FC03AB">
        <w:rPr>
          <w:snapToGrid w:val="0"/>
        </w:rPr>
        <w:t xml:space="preserve"> Provider (TSP) constructs Transmission Facilities adequate to eliminate the need for a Mitigation Plan; however, in some circumstances, such construction may be unachievable in the available time frame.  </w:t>
      </w:r>
    </w:p>
    <w:p w14:paraId="6F15CD04" w14:textId="77777777" w:rsidR="00704334" w:rsidRPr="00FC03AB" w:rsidRDefault="00704334" w:rsidP="00704334">
      <w:pPr>
        <w:spacing w:after="240"/>
        <w:ind w:left="720" w:hanging="720"/>
        <w:rPr>
          <w:iCs/>
          <w:snapToGrid w:val="0"/>
        </w:rPr>
      </w:pPr>
      <w:r w:rsidRPr="00FC03AB">
        <w:rPr>
          <w:iCs/>
          <w:snapToGrid w:val="0"/>
        </w:rPr>
        <w:t>(2)</w:t>
      </w:r>
      <w:r w:rsidRPr="00FC03AB">
        <w:rPr>
          <w:iCs/>
          <w:snapToGrid w:val="0"/>
        </w:rPr>
        <w:tab/>
        <w:t xml:space="preserve">A Mitigation Plan may be proposed by any TSP, and be approved by ERCOT and the </w:t>
      </w:r>
      <w:r w:rsidRPr="00FC03AB">
        <w:rPr>
          <w:iCs/>
        </w:rPr>
        <w:t>included</w:t>
      </w:r>
      <w:r w:rsidRPr="00FC03AB">
        <w:rPr>
          <w:iCs/>
          <w:snapToGrid w:val="0"/>
        </w:rPr>
        <w:t xml:space="preserve"> Transmission Operator (TO) prior to implementation.  Mitigation Plans must:</w:t>
      </w:r>
    </w:p>
    <w:p w14:paraId="326700F9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(a)</w:t>
      </w:r>
      <w:r w:rsidRPr="00FC03AB">
        <w:rPr>
          <w:snapToGrid w:val="0"/>
        </w:rPr>
        <w:tab/>
        <w:t>Be coordinated with the TOs included in the Mitigation Plan;</w:t>
      </w:r>
    </w:p>
    <w:p w14:paraId="349D274D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(b)</w:t>
      </w:r>
      <w:r w:rsidRPr="00FC03AB">
        <w:rPr>
          <w:snapToGrid w:val="0"/>
        </w:rPr>
        <w:tab/>
        <w:t>Limited in use to the time required to construct replac</w:t>
      </w:r>
      <w:r>
        <w:rPr>
          <w:snapToGrid w:val="0"/>
        </w:rPr>
        <w:t xml:space="preserve">ement Transmission Facilities; </w:t>
      </w:r>
      <w:r w:rsidRPr="00FC03AB">
        <w:rPr>
          <w:snapToGrid w:val="0"/>
        </w:rPr>
        <w:t>however, the Mitigation Plan will remain in effect if ERCOT has determined the replacement Transmission Facilities to be impractical;</w:t>
      </w:r>
    </w:p>
    <w:p w14:paraId="0BF97C75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(c)</w:t>
      </w:r>
      <w:r w:rsidRPr="00FC03AB">
        <w:rPr>
          <w:snapToGrid w:val="0"/>
        </w:rPr>
        <w:tab/>
        <w:t>Comply with all requirements of the Protocols and applicable North American Electric Reliability Corporation (NERC) Reliability Standards;</w:t>
      </w:r>
    </w:p>
    <w:p w14:paraId="7D2852EA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(d)</w:t>
      </w:r>
      <w:r w:rsidRPr="00FC03AB">
        <w:rPr>
          <w:snapToGrid w:val="0"/>
        </w:rPr>
        <w:tab/>
        <w:t>Clearly define and document TO actions;</w:t>
      </w:r>
    </w:p>
    <w:p w14:paraId="0F01E6FA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(e)</w:t>
      </w:r>
      <w:r w:rsidRPr="00FC03AB">
        <w:rPr>
          <w:snapToGrid w:val="0"/>
        </w:rPr>
        <w:tab/>
        <w:t xml:space="preserve">Be executed by TOs; </w:t>
      </w:r>
    </w:p>
    <w:p w14:paraId="5706C3FC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(f)</w:t>
      </w:r>
      <w:r w:rsidRPr="00FC03AB">
        <w:rPr>
          <w:snapToGrid w:val="0"/>
        </w:rPr>
        <w:tab/>
        <w:t>Be able to be implemented in a timeframe that will not result in loss of the overloaded Transmission Facility;</w:t>
      </w:r>
    </w:p>
    <w:p w14:paraId="3999791B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lastRenderedPageBreak/>
        <w:t>(g)</w:t>
      </w:r>
      <w:r w:rsidRPr="00FC03AB">
        <w:rPr>
          <w:snapToGrid w:val="0"/>
        </w:rPr>
        <w:tab/>
        <w:t>Identify the most limiting protective relay setting beyond the 15-Minute Rating when developing the Mitigation Plan in advance or as soon as practicable when developing the Mitigation Plan in Real-Time;</w:t>
      </w:r>
    </w:p>
    <w:p w14:paraId="4FC7E37D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(h)</w:t>
      </w:r>
      <w:r w:rsidRPr="00FC03AB">
        <w:rPr>
          <w:snapToGrid w:val="0"/>
        </w:rPr>
        <w:tab/>
        <w:t>Not subject ERCOT to unacceptable risk of widespread cascading Outages; and</w:t>
      </w:r>
    </w:p>
    <w:p w14:paraId="426F14B7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(i)</w:t>
      </w:r>
      <w:r w:rsidRPr="00FC03AB">
        <w:rPr>
          <w:snapToGrid w:val="0"/>
        </w:rPr>
        <w:tab/>
        <w:t xml:space="preserve">Not </w:t>
      </w:r>
      <w:proofErr w:type="gramStart"/>
      <w:r w:rsidRPr="00FC03AB">
        <w:rPr>
          <w:snapToGrid w:val="0"/>
        </w:rPr>
        <w:t>include</w:t>
      </w:r>
      <w:proofErr w:type="gramEnd"/>
      <w:r w:rsidRPr="00FC03AB">
        <w:rPr>
          <w:snapToGrid w:val="0"/>
        </w:rPr>
        <w:t xml:space="preserve"> generation re-Dispatch.</w:t>
      </w:r>
    </w:p>
    <w:p w14:paraId="1D2B0820" w14:textId="111FC9F3" w:rsidR="002361F9" w:rsidRDefault="00704334" w:rsidP="00704334">
      <w:pPr>
        <w:spacing w:after="240"/>
        <w:ind w:left="720" w:hanging="720"/>
        <w:rPr>
          <w:iCs/>
          <w:snapToGrid w:val="0"/>
        </w:rPr>
      </w:pPr>
      <w:r w:rsidRPr="00FC03AB">
        <w:rPr>
          <w:iCs/>
          <w:snapToGrid w:val="0"/>
        </w:rPr>
        <w:t>(3)</w:t>
      </w:r>
      <w:r w:rsidRPr="00FC03AB">
        <w:rPr>
          <w:iCs/>
          <w:snapToGrid w:val="0"/>
        </w:rPr>
        <w:tab/>
        <w:t>An approved Mitigation Plan</w:t>
      </w:r>
      <w:ins w:id="7" w:author="ERCOT" w:date="2025-11-11T13:35:00Z" w16du:dateUtc="2025-11-11T19:35:00Z">
        <w:r w:rsidR="00970FF5">
          <w:rPr>
            <w:iCs/>
            <w:snapToGrid w:val="0"/>
          </w:rPr>
          <w:t>:</w:t>
        </w:r>
      </w:ins>
    </w:p>
    <w:p w14:paraId="6BE2FB4D" w14:textId="43AB0FB8" w:rsidR="002361F9" w:rsidRDefault="009576B8" w:rsidP="002361F9">
      <w:pPr>
        <w:spacing w:after="240"/>
        <w:ind w:left="720"/>
        <w:rPr>
          <w:iCs/>
          <w:snapToGrid w:val="0"/>
        </w:rPr>
      </w:pPr>
      <w:ins w:id="8" w:author="ERCOT" w:date="2025-11-11T13:36:00Z" w16du:dateUtc="2025-11-11T19:36:00Z">
        <w:r>
          <w:rPr>
            <w:iCs/>
            <w:snapToGrid w:val="0"/>
          </w:rPr>
          <w:t xml:space="preserve">(a) </w:t>
        </w:r>
        <w:r>
          <w:rPr>
            <w:iCs/>
            <w:snapToGrid w:val="0"/>
          </w:rPr>
          <w:tab/>
          <w:t>shall be executed upon direction by ERCOT; or</w:t>
        </w:r>
      </w:ins>
      <w:r w:rsidR="00704334" w:rsidRPr="00FC03AB">
        <w:rPr>
          <w:iCs/>
          <w:snapToGrid w:val="0"/>
        </w:rPr>
        <w:t xml:space="preserve"> </w:t>
      </w:r>
    </w:p>
    <w:p w14:paraId="3A7A964F" w14:textId="15FCB0DF" w:rsidR="00704334" w:rsidRPr="00D32C71" w:rsidRDefault="00C35095" w:rsidP="00DF3C20">
      <w:pPr>
        <w:spacing w:after="240"/>
        <w:ind w:left="1440" w:hanging="720"/>
        <w:rPr>
          <w:iCs/>
          <w:snapToGrid w:val="0"/>
        </w:rPr>
      </w:pPr>
      <w:ins w:id="9" w:author="ERCOT" w:date="2025-11-11T13:37:00Z" w16du:dateUtc="2025-11-11T19:37:00Z">
        <w:r>
          <w:rPr>
            <w:iCs/>
            <w:snapToGrid w:val="0"/>
          </w:rPr>
          <w:t>(b)</w:t>
        </w:r>
        <w:r>
          <w:rPr>
            <w:iCs/>
            <w:snapToGrid w:val="0"/>
          </w:rPr>
          <w:tab/>
        </w:r>
      </w:ins>
      <w:r w:rsidR="00704334" w:rsidRPr="00FC03AB">
        <w:rPr>
          <w:iCs/>
          <w:snapToGrid w:val="0"/>
        </w:rPr>
        <w:t>may be executed</w:t>
      </w:r>
      <w:r w:rsidR="001D743E">
        <w:rPr>
          <w:iCs/>
          <w:snapToGrid w:val="0"/>
        </w:rPr>
        <w:t xml:space="preserve"> </w:t>
      </w:r>
      <w:del w:id="10" w:author="ERCOT" w:date="2025-10-30T15:08:00Z" w16du:dateUtc="2025-10-30T20:08:00Z">
        <w:r w:rsidR="00EF7A87" w:rsidDel="00EF7A87">
          <w:rPr>
            <w:iCs/>
            <w:snapToGrid w:val="0"/>
          </w:rPr>
          <w:delText>immediately, post-contingency,</w:delText>
        </w:r>
      </w:del>
      <w:r w:rsidR="00EF7A87">
        <w:rPr>
          <w:iCs/>
          <w:snapToGrid w:val="0"/>
        </w:rPr>
        <w:t xml:space="preserve"> </w:t>
      </w:r>
      <w:r w:rsidR="00704334" w:rsidRPr="00FC03AB">
        <w:rPr>
          <w:iCs/>
          <w:snapToGrid w:val="0"/>
        </w:rPr>
        <w:t xml:space="preserve">by the TO </w:t>
      </w:r>
      <w:r w:rsidR="00704334" w:rsidRPr="00D32C71">
        <w:rPr>
          <w:iCs/>
          <w:snapToGrid w:val="0"/>
        </w:rPr>
        <w:t>without instruction by ERCOT</w:t>
      </w:r>
      <w:ins w:id="11" w:author="ERCOT" w:date="2025-10-30T15:07:00Z" w16du:dateUtc="2025-10-30T20:07:00Z">
        <w:r w:rsidR="00F6402E">
          <w:rPr>
            <w:iCs/>
            <w:snapToGrid w:val="0"/>
          </w:rPr>
          <w:t xml:space="preserve"> if necessary to address a reliability risk</w:t>
        </w:r>
      </w:ins>
      <w:r w:rsidR="00704334" w:rsidRPr="00D32C71">
        <w:rPr>
          <w:iCs/>
          <w:snapToGrid w:val="0"/>
        </w:rPr>
        <w:t xml:space="preserve"> </w:t>
      </w:r>
      <w:ins w:id="12" w:author="ERCOT" w:date="2025-11-11T13:39:00Z" w16du:dateUtc="2025-11-11T19:39:00Z">
        <w:r w:rsidR="0069756B">
          <w:rPr>
            <w:iCs/>
            <w:snapToGrid w:val="0"/>
          </w:rPr>
          <w:t>and notice of the execution must be provided to ERCOT as soon as practicable</w:t>
        </w:r>
      </w:ins>
      <w:r w:rsidR="0069756B">
        <w:rPr>
          <w:iCs/>
          <w:snapToGrid w:val="0"/>
        </w:rPr>
        <w:t xml:space="preserve"> </w:t>
      </w:r>
      <w:del w:id="13" w:author="ERCOT" w:date="2025-11-11T13:40:00Z" w16du:dateUtc="2025-11-11T19:40:00Z">
        <w:r w:rsidR="00704334" w:rsidRPr="00D32C71" w:rsidDel="009245E3">
          <w:rPr>
            <w:iCs/>
            <w:snapToGrid w:val="0"/>
          </w:rPr>
          <w:delText>or shall be executed upon direction by ERCOT.</w:delText>
        </w:r>
      </w:del>
    </w:p>
    <w:p w14:paraId="0BE528C6" w14:textId="77777777" w:rsidR="00704334" w:rsidRPr="00D32C71" w:rsidRDefault="00704334" w:rsidP="00704334">
      <w:pPr>
        <w:keepNext/>
        <w:spacing w:before="240" w:after="240"/>
        <w:ind w:left="720" w:hanging="720"/>
        <w:outlineLvl w:val="1"/>
        <w:rPr>
          <w:iCs/>
          <w:snapToGrid w:val="0"/>
        </w:rPr>
      </w:pPr>
      <w:bookmarkStart w:id="14" w:name="_Toc477858300"/>
      <w:bookmarkStart w:id="15" w:name="_Toc477858352"/>
      <w:bookmarkStart w:id="16" w:name="_Toc477858372"/>
      <w:r w:rsidRPr="00D32C71">
        <w:rPr>
          <w:iCs/>
          <w:snapToGrid w:val="0"/>
        </w:rPr>
        <w:t>(4)</w:t>
      </w:r>
      <w:r w:rsidRPr="00D32C71">
        <w:rPr>
          <w:iCs/>
          <w:snapToGrid w:val="0"/>
        </w:rPr>
        <w:tab/>
        <w:t>Restoration of any Load shed by executing the Mitigation Plan shall be coordinated with ERCOT.</w:t>
      </w:r>
      <w:bookmarkEnd w:id="14"/>
      <w:bookmarkEnd w:id="15"/>
      <w:bookmarkEnd w:id="16"/>
    </w:p>
    <w:p w14:paraId="3A0DDF26" w14:textId="77777777" w:rsidR="009A3772" w:rsidRPr="00BA2009" w:rsidRDefault="009A3772" w:rsidP="00BC2D06"/>
    <w:sectPr w:rsidR="009A3772" w:rsidRPr="00BA2009">
      <w:headerReference w:type="default" r:id="rId16"/>
      <w:footerReference w:type="even" r:id="rId17"/>
      <w:footerReference w:type="defaul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2BE8D" w14:textId="77777777" w:rsidR="00BD626B" w:rsidRDefault="00BD626B">
      <w:r>
        <w:separator/>
      </w:r>
    </w:p>
  </w:endnote>
  <w:endnote w:type="continuationSeparator" w:id="0">
    <w:p w14:paraId="543098D4" w14:textId="77777777" w:rsidR="00BD626B" w:rsidRDefault="00BD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8C7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13B6" w14:textId="246608C2" w:rsidR="00D176CF" w:rsidRDefault="00FD766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281</w:t>
    </w:r>
    <w:r w:rsidR="00213D83">
      <w:rPr>
        <w:rFonts w:ascii="Arial" w:hAnsi="Arial" w:cs="Arial"/>
        <w:sz w:val="18"/>
      </w:rPr>
      <w:t>NOGRR-0</w:t>
    </w:r>
    <w:r w:rsidR="00656116">
      <w:rPr>
        <w:rFonts w:ascii="Arial" w:hAnsi="Arial" w:cs="Arial"/>
        <w:sz w:val="18"/>
      </w:rPr>
      <w:t>6</w:t>
    </w:r>
    <w:r w:rsidR="00525135">
      <w:rPr>
        <w:rFonts w:ascii="Arial" w:hAnsi="Arial" w:cs="Arial"/>
        <w:sz w:val="18"/>
      </w:rPr>
      <w:t xml:space="preserve"> ROS Report </w:t>
    </w:r>
    <w:r w:rsidR="00656116">
      <w:rPr>
        <w:rFonts w:ascii="Arial" w:hAnsi="Arial" w:cs="Arial"/>
        <w:sz w:val="18"/>
      </w:rPr>
      <w:t>010826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2DFEB0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F9B04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1D945" w14:textId="77777777" w:rsidR="00BD626B" w:rsidRDefault="00BD626B">
      <w:r>
        <w:separator/>
      </w:r>
    </w:p>
  </w:footnote>
  <w:footnote w:type="continuationSeparator" w:id="0">
    <w:p w14:paraId="6F9B7AB9" w14:textId="77777777" w:rsidR="00BD626B" w:rsidRDefault="00BD6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70C3" w14:textId="578A0CAA" w:rsidR="00D176CF" w:rsidRDefault="003F425E" w:rsidP="00816950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0030338">
    <w:abstractNumId w:val="0"/>
  </w:num>
  <w:num w:numId="2" w16cid:durableId="878709756">
    <w:abstractNumId w:val="10"/>
  </w:num>
  <w:num w:numId="3" w16cid:durableId="765731531">
    <w:abstractNumId w:val="11"/>
  </w:num>
  <w:num w:numId="4" w16cid:durableId="1963613086">
    <w:abstractNumId w:val="1"/>
  </w:num>
  <w:num w:numId="5" w16cid:durableId="1279675509">
    <w:abstractNumId w:val="6"/>
  </w:num>
  <w:num w:numId="6" w16cid:durableId="1200241118">
    <w:abstractNumId w:val="6"/>
  </w:num>
  <w:num w:numId="7" w16cid:durableId="113403764">
    <w:abstractNumId w:val="6"/>
  </w:num>
  <w:num w:numId="8" w16cid:durableId="1306354199">
    <w:abstractNumId w:val="6"/>
  </w:num>
  <w:num w:numId="9" w16cid:durableId="1449738307">
    <w:abstractNumId w:val="6"/>
  </w:num>
  <w:num w:numId="10" w16cid:durableId="1162161447">
    <w:abstractNumId w:val="6"/>
  </w:num>
  <w:num w:numId="11" w16cid:durableId="323751953">
    <w:abstractNumId w:val="6"/>
  </w:num>
  <w:num w:numId="12" w16cid:durableId="74137000">
    <w:abstractNumId w:val="6"/>
  </w:num>
  <w:num w:numId="13" w16cid:durableId="1827822446">
    <w:abstractNumId w:val="6"/>
  </w:num>
  <w:num w:numId="14" w16cid:durableId="279143775">
    <w:abstractNumId w:val="3"/>
  </w:num>
  <w:num w:numId="15" w16cid:durableId="319192539">
    <w:abstractNumId w:val="5"/>
  </w:num>
  <w:num w:numId="16" w16cid:durableId="1144857904">
    <w:abstractNumId w:val="8"/>
  </w:num>
  <w:num w:numId="17" w16cid:durableId="664669829">
    <w:abstractNumId w:val="9"/>
  </w:num>
  <w:num w:numId="18" w16cid:durableId="1951931829">
    <w:abstractNumId w:val="4"/>
  </w:num>
  <w:num w:numId="19" w16cid:durableId="465128936">
    <w:abstractNumId w:val="7"/>
  </w:num>
  <w:num w:numId="20" w16cid:durableId="58322867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33F29"/>
    <w:rsid w:val="00060A5A"/>
    <w:rsid w:val="00064B44"/>
    <w:rsid w:val="00067FE2"/>
    <w:rsid w:val="0007682E"/>
    <w:rsid w:val="00094DDC"/>
    <w:rsid w:val="000D1AEB"/>
    <w:rsid w:val="000D3E64"/>
    <w:rsid w:val="000E2364"/>
    <w:rsid w:val="000F13C5"/>
    <w:rsid w:val="000F7B8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743E"/>
    <w:rsid w:val="001F38F0"/>
    <w:rsid w:val="00213D83"/>
    <w:rsid w:val="002361F9"/>
    <w:rsid w:val="00237430"/>
    <w:rsid w:val="00240DD6"/>
    <w:rsid w:val="00276453"/>
    <w:rsid w:val="00276A99"/>
    <w:rsid w:val="00286AD9"/>
    <w:rsid w:val="002909DD"/>
    <w:rsid w:val="002966F3"/>
    <w:rsid w:val="002B69F3"/>
    <w:rsid w:val="002B763A"/>
    <w:rsid w:val="002D382A"/>
    <w:rsid w:val="002F0EF6"/>
    <w:rsid w:val="002F1EDD"/>
    <w:rsid w:val="002F2AB6"/>
    <w:rsid w:val="003013F2"/>
    <w:rsid w:val="0030232A"/>
    <w:rsid w:val="0030565E"/>
    <w:rsid w:val="0030694A"/>
    <w:rsid w:val="003069F4"/>
    <w:rsid w:val="00342579"/>
    <w:rsid w:val="00360920"/>
    <w:rsid w:val="003618DF"/>
    <w:rsid w:val="00376790"/>
    <w:rsid w:val="00384709"/>
    <w:rsid w:val="00386C35"/>
    <w:rsid w:val="00390D75"/>
    <w:rsid w:val="003A3D77"/>
    <w:rsid w:val="003B5AED"/>
    <w:rsid w:val="003C6B7B"/>
    <w:rsid w:val="003F425E"/>
    <w:rsid w:val="0040601C"/>
    <w:rsid w:val="004135BD"/>
    <w:rsid w:val="00424C9A"/>
    <w:rsid w:val="004302A4"/>
    <w:rsid w:val="004463BA"/>
    <w:rsid w:val="00446B8D"/>
    <w:rsid w:val="00477307"/>
    <w:rsid w:val="004822D4"/>
    <w:rsid w:val="0049290B"/>
    <w:rsid w:val="004A4451"/>
    <w:rsid w:val="004B420E"/>
    <w:rsid w:val="004D3958"/>
    <w:rsid w:val="005008DF"/>
    <w:rsid w:val="005045D0"/>
    <w:rsid w:val="00511862"/>
    <w:rsid w:val="00525135"/>
    <w:rsid w:val="00530080"/>
    <w:rsid w:val="00534C6C"/>
    <w:rsid w:val="005841C0"/>
    <w:rsid w:val="0059260F"/>
    <w:rsid w:val="005928F2"/>
    <w:rsid w:val="005B2679"/>
    <w:rsid w:val="005E5074"/>
    <w:rsid w:val="00612E4F"/>
    <w:rsid w:val="00615D5E"/>
    <w:rsid w:val="00622E99"/>
    <w:rsid w:val="00625E5D"/>
    <w:rsid w:val="00656116"/>
    <w:rsid w:val="0066370F"/>
    <w:rsid w:val="0069756B"/>
    <w:rsid w:val="006A0784"/>
    <w:rsid w:val="006A697B"/>
    <w:rsid w:val="006B4DDE"/>
    <w:rsid w:val="006C5800"/>
    <w:rsid w:val="006E7E92"/>
    <w:rsid w:val="006F3A39"/>
    <w:rsid w:val="00703026"/>
    <w:rsid w:val="00704334"/>
    <w:rsid w:val="00743968"/>
    <w:rsid w:val="0077106F"/>
    <w:rsid w:val="00785415"/>
    <w:rsid w:val="00791CB9"/>
    <w:rsid w:val="00793130"/>
    <w:rsid w:val="007B3233"/>
    <w:rsid w:val="007B3443"/>
    <w:rsid w:val="007B5A42"/>
    <w:rsid w:val="007C199B"/>
    <w:rsid w:val="007D3073"/>
    <w:rsid w:val="007D64B9"/>
    <w:rsid w:val="007D72D4"/>
    <w:rsid w:val="007E0452"/>
    <w:rsid w:val="007F2556"/>
    <w:rsid w:val="008070C0"/>
    <w:rsid w:val="00811C12"/>
    <w:rsid w:val="00816950"/>
    <w:rsid w:val="00845778"/>
    <w:rsid w:val="00855B4B"/>
    <w:rsid w:val="00882C1A"/>
    <w:rsid w:val="00887E28"/>
    <w:rsid w:val="008C3570"/>
    <w:rsid w:val="008D5C3A"/>
    <w:rsid w:val="008E6DA2"/>
    <w:rsid w:val="00907B1E"/>
    <w:rsid w:val="009111AC"/>
    <w:rsid w:val="00914FB6"/>
    <w:rsid w:val="009245E3"/>
    <w:rsid w:val="00943AFD"/>
    <w:rsid w:val="009576B8"/>
    <w:rsid w:val="00963A51"/>
    <w:rsid w:val="00970FF5"/>
    <w:rsid w:val="00980278"/>
    <w:rsid w:val="00983B6E"/>
    <w:rsid w:val="009936F8"/>
    <w:rsid w:val="0099384E"/>
    <w:rsid w:val="009A3772"/>
    <w:rsid w:val="009D17F0"/>
    <w:rsid w:val="00A26AEE"/>
    <w:rsid w:val="00A42796"/>
    <w:rsid w:val="00A5311D"/>
    <w:rsid w:val="00A92D4F"/>
    <w:rsid w:val="00AD3B58"/>
    <w:rsid w:val="00AE5B6D"/>
    <w:rsid w:val="00AF56C6"/>
    <w:rsid w:val="00B03051"/>
    <w:rsid w:val="00B032E8"/>
    <w:rsid w:val="00B52FB7"/>
    <w:rsid w:val="00B568C2"/>
    <w:rsid w:val="00B57F96"/>
    <w:rsid w:val="00B67892"/>
    <w:rsid w:val="00BA4D33"/>
    <w:rsid w:val="00BC2D06"/>
    <w:rsid w:val="00BD626B"/>
    <w:rsid w:val="00BE564A"/>
    <w:rsid w:val="00BF3D2E"/>
    <w:rsid w:val="00C348E0"/>
    <w:rsid w:val="00C35095"/>
    <w:rsid w:val="00C45ECD"/>
    <w:rsid w:val="00C578E5"/>
    <w:rsid w:val="00C70F59"/>
    <w:rsid w:val="00C744EB"/>
    <w:rsid w:val="00C76A2C"/>
    <w:rsid w:val="00C90702"/>
    <w:rsid w:val="00C917FF"/>
    <w:rsid w:val="00C9766A"/>
    <w:rsid w:val="00CA699C"/>
    <w:rsid w:val="00CB0A54"/>
    <w:rsid w:val="00CC4F39"/>
    <w:rsid w:val="00CD544C"/>
    <w:rsid w:val="00CE7D18"/>
    <w:rsid w:val="00CF4256"/>
    <w:rsid w:val="00D031F0"/>
    <w:rsid w:val="00D04FE8"/>
    <w:rsid w:val="00D13CEE"/>
    <w:rsid w:val="00D176CF"/>
    <w:rsid w:val="00D23D3C"/>
    <w:rsid w:val="00D271E3"/>
    <w:rsid w:val="00D47A80"/>
    <w:rsid w:val="00D55CED"/>
    <w:rsid w:val="00D85807"/>
    <w:rsid w:val="00D87349"/>
    <w:rsid w:val="00D91EE9"/>
    <w:rsid w:val="00D97220"/>
    <w:rsid w:val="00DA4262"/>
    <w:rsid w:val="00DF3C20"/>
    <w:rsid w:val="00E148B3"/>
    <w:rsid w:val="00E14D47"/>
    <w:rsid w:val="00E1641C"/>
    <w:rsid w:val="00E26708"/>
    <w:rsid w:val="00E32504"/>
    <w:rsid w:val="00E34958"/>
    <w:rsid w:val="00E37AB0"/>
    <w:rsid w:val="00E64061"/>
    <w:rsid w:val="00E71C39"/>
    <w:rsid w:val="00EA56E6"/>
    <w:rsid w:val="00EC335F"/>
    <w:rsid w:val="00EC48FB"/>
    <w:rsid w:val="00EF232A"/>
    <w:rsid w:val="00EF437D"/>
    <w:rsid w:val="00EF7A87"/>
    <w:rsid w:val="00F05A69"/>
    <w:rsid w:val="00F134E7"/>
    <w:rsid w:val="00F43FFD"/>
    <w:rsid w:val="00F44236"/>
    <w:rsid w:val="00F52517"/>
    <w:rsid w:val="00F6402E"/>
    <w:rsid w:val="00F73E2E"/>
    <w:rsid w:val="00F84348"/>
    <w:rsid w:val="00F95E8F"/>
    <w:rsid w:val="00F975BC"/>
    <w:rsid w:val="00FA57B2"/>
    <w:rsid w:val="00FB509B"/>
    <w:rsid w:val="00FC3D4B"/>
    <w:rsid w:val="00FC6312"/>
    <w:rsid w:val="00FD7669"/>
    <w:rsid w:val="00FE36E3"/>
    <w:rsid w:val="00FE6B01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42579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511862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81" TargetMode="Externa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lizabeth.morales@ercot.com" TargetMode="Externa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Freddy.garcia@ercot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771</Words>
  <Characters>4539</Characters>
  <Application>Microsoft Office Word</Application>
  <DocSecurity>4</DocSecurity>
  <Lines>168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5198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Elizabeth Morales</cp:lastModifiedBy>
  <cp:revision>2</cp:revision>
  <cp:lastPrinted>2013-11-15T22:11:00Z</cp:lastPrinted>
  <dcterms:created xsi:type="dcterms:W3CDTF">2026-01-09T20:32:00Z</dcterms:created>
  <dcterms:modified xsi:type="dcterms:W3CDTF">2026-01-09T20:32:00Z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2023-12-27T17:23:38Z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8d952d68-1e9c-4ba3-8c8d-e926e2ae16a4</vt:lpwstr>
  </property>
  <property fmtid="{D5CDD505-2E9C-101B-9397-08002B2CF9AE}" pid="8" name="MSIP_Label_7084cbda-52b8-46fb-a7b7-cb5bd465ed85_ContentBits">
    <vt:lpwstr>0</vt:lpwstr>
  </property>
</Properties>
</file>